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F9A18" w14:textId="0F7ABC07" w:rsidR="6E16224C" w:rsidRDefault="6E16224C" w:rsidP="3847FA70">
      <w:pPr>
        <w:pStyle w:val="Heading1"/>
      </w:pPr>
      <w:r>
        <w:t xml:space="preserve">The </w:t>
      </w:r>
      <w:r w:rsidR="43573F73">
        <w:t>f</w:t>
      </w:r>
      <w:r>
        <w:t xml:space="preserve">uture of </w:t>
      </w:r>
      <w:r w:rsidR="30547828">
        <w:t>s</w:t>
      </w:r>
      <w:r>
        <w:t xml:space="preserve">earch: </w:t>
      </w:r>
      <w:r w:rsidR="30D5E4B4">
        <w:t>why trust matters in the AI era</w:t>
      </w:r>
    </w:p>
    <w:p w14:paraId="415DCDF8" w14:textId="16854AE5" w:rsidR="6E16224C" w:rsidRDefault="7995CF14" w:rsidP="7640E9AF">
      <w:pPr>
        <w:rPr>
          <w:rFonts w:ascii="Aptos" w:eastAsia="Aptos" w:hAnsi="Aptos" w:cs="Aptos"/>
          <w:color w:val="000000" w:themeColor="text1"/>
        </w:rPr>
      </w:pPr>
      <w:r w:rsidRPr="7640E9AF">
        <w:rPr>
          <w:rFonts w:ascii="Aptos" w:eastAsia="Aptos" w:hAnsi="Aptos" w:cs="Aptos"/>
          <w:b/>
          <w:bCs/>
          <w:color w:val="000000" w:themeColor="text1"/>
        </w:rPr>
        <w:t>By Cameron Nakashima, Media Engagement Manager, Better Business Bureau Great West + Pacific</w:t>
      </w:r>
    </w:p>
    <w:p w14:paraId="6D9CEAF9" w14:textId="45A30183" w:rsidR="6E16224C" w:rsidRDefault="6E16224C" w:rsidP="3847FA70"/>
    <w:p w14:paraId="77D5EA04" w14:textId="6A53CE25" w:rsidR="6E16224C" w:rsidRDefault="6E16224C" w:rsidP="3847FA70">
      <w:r>
        <w:t xml:space="preserve">The topic of AI can be a polarizing one. While some people get stars in their eyes at the idea of limitless AI-driven possibilities, </w:t>
      </w:r>
      <w:r w:rsidR="39A1BD60">
        <w:t>others</w:t>
      </w:r>
      <w:r>
        <w:t xml:space="preserve"> get “the ick” at the thought of the </w:t>
      </w:r>
      <w:r w:rsidR="5B295B21">
        <w:t xml:space="preserve">related </w:t>
      </w:r>
      <w:r>
        <w:t xml:space="preserve">societal and moral </w:t>
      </w:r>
      <w:r w:rsidR="553687D8">
        <w:t xml:space="preserve">challenges it raises. Whichever way you feel about the topic, </w:t>
      </w:r>
      <w:r>
        <w:t xml:space="preserve">one thing is certain: AI is changing the way people find information and brands online. Put into </w:t>
      </w:r>
      <w:hyperlink r:id="rId8" w:history="1">
        <w:r w:rsidRPr="00927B4E">
          <w:rPr>
            <w:rStyle w:val="Hyperlink"/>
          </w:rPr>
          <w:t>BBB</w:t>
        </w:r>
      </w:hyperlink>
      <w:r>
        <w:t xml:space="preserve">-terms, </w:t>
      </w:r>
      <w:r w:rsidR="0ED73814">
        <w:t>AI</w:t>
      </w:r>
      <w:r w:rsidR="488971F1">
        <w:t xml:space="preserve">-powered search is changing </w:t>
      </w:r>
      <w:r w:rsidR="488971F1" w:rsidRPr="102E5FC0">
        <w:rPr>
          <w:b/>
          <w:bCs/>
        </w:rPr>
        <w:t xml:space="preserve">who </w:t>
      </w:r>
      <w:r w:rsidR="488971F1">
        <w:t xml:space="preserve">shows </w:t>
      </w:r>
      <w:r w:rsidR="1D0A7B9D">
        <w:t>up at the top of search results</w:t>
      </w:r>
      <w:r w:rsidR="1A1E66E8">
        <w:t xml:space="preserve">, impacting your brand’s perceived relevance and </w:t>
      </w:r>
      <w:r w:rsidR="791BB5ED">
        <w:t xml:space="preserve">trustworthiness. </w:t>
      </w:r>
    </w:p>
    <w:p w14:paraId="1830202C" w14:textId="7551A3A1" w:rsidR="4FE9671F" w:rsidRDefault="4FE9671F" w:rsidP="3847FA70">
      <w:r>
        <w:t>For some businesses</w:t>
      </w:r>
      <w:r w:rsidR="00927B4E">
        <w:t>,</w:t>
      </w:r>
      <w:r>
        <w:t xml:space="preserve"> this is a blessing</w:t>
      </w:r>
      <w:r w:rsidR="00927B4E">
        <w:t>;</w:t>
      </w:r>
      <w:r>
        <w:t xml:space="preserve"> for others, </w:t>
      </w:r>
      <w:r w:rsidR="7DD2D39B">
        <w:t>not so much</w:t>
      </w:r>
      <w:r>
        <w:t>.</w:t>
      </w:r>
      <w:r w:rsidR="04133222">
        <w:t xml:space="preserve"> To win in the era of AI search, businesses must </w:t>
      </w:r>
      <w:r>
        <w:t xml:space="preserve">understand how these changes impact </w:t>
      </w:r>
      <w:r w:rsidR="00927B4E">
        <w:t>thei</w:t>
      </w:r>
      <w:r>
        <w:t>r brand</w:t>
      </w:r>
      <w:r w:rsidR="12846083">
        <w:t xml:space="preserve">’s website and </w:t>
      </w:r>
      <w:r w:rsidR="29D5123B">
        <w:t>mak</w:t>
      </w:r>
      <w:r w:rsidR="12846083">
        <w:t>e</w:t>
      </w:r>
      <w:r w:rsidR="29D5123B">
        <w:t xml:space="preserve"> changes</w:t>
      </w:r>
      <w:r w:rsidR="12846083">
        <w:t xml:space="preserve"> accordingly.</w:t>
      </w:r>
    </w:p>
    <w:p w14:paraId="09A10A6B" w14:textId="64902CB0" w:rsidR="3847FA70" w:rsidRDefault="3847FA70" w:rsidP="3847FA70"/>
    <w:p w14:paraId="1C861CFD" w14:textId="3FB1D442" w:rsidR="6E16224C" w:rsidRDefault="6E16224C" w:rsidP="3847FA70">
      <w:pPr>
        <w:pStyle w:val="Heading2"/>
      </w:pPr>
      <w:r>
        <w:t xml:space="preserve">From </w:t>
      </w:r>
      <w:r w:rsidR="59EC4D00">
        <w:t>s</w:t>
      </w:r>
      <w:r>
        <w:t xml:space="preserve">earch </w:t>
      </w:r>
      <w:r w:rsidR="437D0E04">
        <w:t>e</w:t>
      </w:r>
      <w:r>
        <w:t xml:space="preserve">ngines to </w:t>
      </w:r>
      <w:r w:rsidR="32C7DA2F">
        <w:t>a</w:t>
      </w:r>
      <w:r>
        <w:t xml:space="preserve">nswer </w:t>
      </w:r>
      <w:r w:rsidR="1E47062B">
        <w:t>e</w:t>
      </w:r>
      <w:r>
        <w:t>ngines</w:t>
      </w:r>
    </w:p>
    <w:p w14:paraId="02E05D13" w14:textId="7C860656" w:rsidR="28AF89A5" w:rsidRDefault="78E0352F" w:rsidP="7640E9AF">
      <w:r>
        <w:t xml:space="preserve">Looking back just a couple </w:t>
      </w:r>
      <w:r w:rsidR="00927B4E">
        <w:t xml:space="preserve">of </w:t>
      </w:r>
      <w:r>
        <w:t>years ago, t</w:t>
      </w:r>
      <w:r w:rsidR="6E16224C">
        <w:t xml:space="preserve">raditional </w:t>
      </w:r>
      <w:r w:rsidR="6E16224C" w:rsidRPr="102E5FC0">
        <w:rPr>
          <w:b/>
          <w:bCs/>
        </w:rPr>
        <w:t>search engines</w:t>
      </w:r>
      <w:r w:rsidR="33EBA0B2">
        <w:t xml:space="preserve"> such as </w:t>
      </w:r>
      <w:r w:rsidR="6E16224C">
        <w:t>Google</w:t>
      </w:r>
      <w:r w:rsidR="2EB0D676">
        <w:t>, Microsoft Edge, or</w:t>
      </w:r>
      <w:r w:rsidR="6EB603E4">
        <w:t xml:space="preserve"> </w:t>
      </w:r>
      <w:r w:rsidR="01001D86">
        <w:t>Bing</w:t>
      </w:r>
      <w:r w:rsidR="6EB603E4">
        <w:t xml:space="preserve"> used to </w:t>
      </w:r>
      <w:r w:rsidR="6E16224C">
        <w:t>present a list of blue links</w:t>
      </w:r>
      <w:r w:rsidR="7E34B162">
        <w:t xml:space="preserve"> that customers could skim through to find what they believed they needed. </w:t>
      </w:r>
      <w:r w:rsidR="32745EDA">
        <w:t>It used to</w:t>
      </w:r>
      <w:r w:rsidR="7E34B162">
        <w:t xml:space="preserve"> </w:t>
      </w:r>
      <w:r w:rsidR="32745EDA">
        <w:t xml:space="preserve">be that you </w:t>
      </w:r>
      <w:r w:rsidR="7E34B162">
        <w:t xml:space="preserve">would </w:t>
      </w:r>
      <w:r w:rsidR="4074B7D4">
        <w:t xml:space="preserve">tell the browser </w:t>
      </w:r>
      <w:r w:rsidR="4074B7D4" w:rsidRPr="102E5FC0">
        <w:rPr>
          <w:b/>
          <w:bCs/>
        </w:rPr>
        <w:t>what you were searching</w:t>
      </w:r>
      <w:r w:rsidR="4074B7D4">
        <w:t xml:space="preserve"> for, and it would help you sift through the internet to find it. </w:t>
      </w:r>
    </w:p>
    <w:p w14:paraId="16CEE33C" w14:textId="24AC1533" w:rsidR="6E16224C" w:rsidRDefault="301C9D48" w:rsidP="3847FA70">
      <w:r>
        <w:t>Now</w:t>
      </w:r>
      <w:r w:rsidR="120F4C12">
        <w:t xml:space="preserve">, </w:t>
      </w:r>
      <w:r w:rsidR="6E16224C">
        <w:t>AI</w:t>
      </w:r>
      <w:r w:rsidR="2A74C2AF">
        <w:t xml:space="preserve"> plays a greater role. Today’s s</w:t>
      </w:r>
      <w:r w:rsidR="6E16224C">
        <w:t>earch</w:t>
      </w:r>
      <w:r w:rsidR="0F3F0C8D">
        <w:t xml:space="preserve"> tools</w:t>
      </w:r>
      <w:r w:rsidR="4637B688">
        <w:t xml:space="preserve">, </w:t>
      </w:r>
      <w:r w:rsidR="1D71409D">
        <w:t xml:space="preserve">including </w:t>
      </w:r>
      <w:r w:rsidR="52988CC0">
        <w:t>ChatGPT, Google Gemini, and Microsoft Copilot</w:t>
      </w:r>
      <w:r w:rsidR="7131AFEC">
        <w:t>,</w:t>
      </w:r>
      <w:r w:rsidR="4722B76B">
        <w:t xml:space="preserve"> </w:t>
      </w:r>
      <w:r w:rsidR="6F636B82">
        <w:t>behave</w:t>
      </w:r>
      <w:r w:rsidR="4722B76B">
        <w:t xml:space="preserve"> </w:t>
      </w:r>
      <w:r w:rsidR="6E16224C">
        <w:t xml:space="preserve">more </w:t>
      </w:r>
      <w:r w:rsidR="066B669C">
        <w:t>as</w:t>
      </w:r>
      <w:r w:rsidR="6E16224C">
        <w:t xml:space="preserve"> an </w:t>
      </w:r>
      <w:r w:rsidR="6E16224C" w:rsidRPr="102E5FC0">
        <w:rPr>
          <w:b/>
          <w:bCs/>
        </w:rPr>
        <w:t>answer engine</w:t>
      </w:r>
      <w:r w:rsidR="6E16224C">
        <w:t xml:space="preserve">. Instead of </w:t>
      </w:r>
      <w:r w:rsidR="4880A300">
        <w:t xml:space="preserve">just </w:t>
      </w:r>
      <w:r w:rsidR="6E16224C">
        <w:t xml:space="preserve">serving </w:t>
      </w:r>
      <w:r w:rsidR="4AD2C808">
        <w:t>up</w:t>
      </w:r>
      <w:r w:rsidR="6E16224C">
        <w:t xml:space="preserve"> links, it</w:t>
      </w:r>
      <w:r w:rsidR="7A439803">
        <w:t xml:space="preserve"> compiles and summarizes </w:t>
      </w:r>
      <w:r w:rsidR="148BB88A">
        <w:t>(what it believes to be) the best sources on the topic</w:t>
      </w:r>
      <w:r w:rsidR="6E16224C">
        <w:t>.</w:t>
      </w:r>
      <w:r w:rsidR="350BB70F">
        <w:t xml:space="preserve"> </w:t>
      </w:r>
      <w:r w:rsidR="1986F275">
        <w:t xml:space="preserve">When using today’s browsers, you simply </w:t>
      </w:r>
      <w:r w:rsidR="1986F275" w:rsidRPr="102E5FC0">
        <w:rPr>
          <w:b/>
          <w:bCs/>
        </w:rPr>
        <w:t>ask a question</w:t>
      </w:r>
      <w:r w:rsidR="1986F275">
        <w:t>,</w:t>
      </w:r>
      <w:r w:rsidR="350BB70F">
        <w:t xml:space="preserve"> and it researches and crafts an answer. </w:t>
      </w:r>
      <w:r w:rsidR="446AF70A">
        <w:t xml:space="preserve"> </w:t>
      </w:r>
    </w:p>
    <w:p w14:paraId="2ABE9A70" w14:textId="5F416536" w:rsidR="6E16224C" w:rsidRDefault="29330F4D" w:rsidP="3847FA70">
      <w:r>
        <w:t>In this new landscape, businesses can’t rely solely on SEO (search engine optimization) shortcuts and keyword stuffing</w:t>
      </w:r>
      <w:r w:rsidR="5BEBDF56">
        <w:t>; now, they must plan for AEO (</w:t>
      </w:r>
      <w:hyperlink r:id="rId9">
        <w:r w:rsidR="5BEBDF56" w:rsidRPr="7640E9AF">
          <w:rPr>
            <w:rStyle w:val="Hyperlink"/>
          </w:rPr>
          <w:t>answer engine optimization</w:t>
        </w:r>
      </w:hyperlink>
      <w:r w:rsidR="5BEBDF56">
        <w:t xml:space="preserve">). </w:t>
      </w:r>
      <w:r w:rsidR="6E16224C">
        <w:t>This shift creates both opportunity and risk for business owners</w:t>
      </w:r>
      <w:r w:rsidR="1CE48E5E">
        <w:t xml:space="preserve"> who have optimized their online presence for the traditional search system. </w:t>
      </w:r>
      <w:r w:rsidR="6E16224C">
        <w:t xml:space="preserve">On one hand, brands with trusted, authoritative content stand to win new visibility. On the </w:t>
      </w:r>
      <w:r w:rsidR="33F7F4C6">
        <w:t>other hand</w:t>
      </w:r>
      <w:r w:rsidR="6E16224C">
        <w:t>, if your website lacks clarity, credibility, or evidence of trust, AI models may skip over you entirely</w:t>
      </w:r>
      <w:r w:rsidR="042E739C">
        <w:t xml:space="preserve"> (</w:t>
      </w:r>
      <w:r w:rsidR="6E16224C">
        <w:t xml:space="preserve">or </w:t>
      </w:r>
      <w:r w:rsidR="4817E77A">
        <w:t xml:space="preserve">perhaps even </w:t>
      </w:r>
      <w:r w:rsidR="6E16224C">
        <w:t>worse</w:t>
      </w:r>
      <w:r w:rsidR="033BDACB">
        <w:t>)</w:t>
      </w:r>
      <w:r w:rsidR="6E16224C">
        <w:t>, summarize your business inaccurately.</w:t>
      </w:r>
    </w:p>
    <w:p w14:paraId="534FDEE9" w14:textId="64EFCCE3" w:rsidR="6E16224C" w:rsidRDefault="6E16224C" w:rsidP="3847FA70">
      <w:r>
        <w:lastRenderedPageBreak/>
        <w:t xml:space="preserve"> </w:t>
      </w:r>
    </w:p>
    <w:p w14:paraId="009674DB" w14:textId="3EBBEA8B" w:rsidR="6E16224C" w:rsidRDefault="6E16224C" w:rsidP="3847FA70">
      <w:pPr>
        <w:pStyle w:val="Heading2"/>
      </w:pPr>
      <w:r>
        <w:t xml:space="preserve">Trusted </w:t>
      </w:r>
      <w:r w:rsidR="71429002">
        <w:t>c</w:t>
      </w:r>
      <w:r>
        <w:t xml:space="preserve">ontent </w:t>
      </w:r>
      <w:r w:rsidR="4DB2A0F3">
        <w:t>m</w:t>
      </w:r>
      <w:r>
        <w:t xml:space="preserve">atters </w:t>
      </w:r>
      <w:r w:rsidR="6AF0BD2F">
        <w:t>m</w:t>
      </w:r>
      <w:r>
        <w:t xml:space="preserve">ore </w:t>
      </w:r>
      <w:r w:rsidR="486C570C">
        <w:t>t</w:t>
      </w:r>
      <w:r>
        <w:t xml:space="preserve">han </w:t>
      </w:r>
      <w:r w:rsidR="51525B4E">
        <w:t>e</w:t>
      </w:r>
      <w:r>
        <w:t>ver</w:t>
      </w:r>
    </w:p>
    <w:p w14:paraId="5D6491FE" w14:textId="3CAE1F15" w:rsidR="6E16224C" w:rsidRDefault="6E16224C" w:rsidP="3847FA70">
      <w:r>
        <w:t xml:space="preserve">AI tools are trained to detect </w:t>
      </w:r>
      <w:r w:rsidR="68812B00">
        <w:t xml:space="preserve">trustworthy information with </w:t>
      </w:r>
      <w:r w:rsidR="47A545B0">
        <w:t xml:space="preserve">authentic content, </w:t>
      </w:r>
      <w:r>
        <w:t xml:space="preserve">not fluff. </w:t>
      </w:r>
      <w:r w:rsidR="779F3862">
        <w:t>While it doesn’t work perfectly every time, the companies behind these search engines are investing manically to make</w:t>
      </w:r>
      <w:r w:rsidR="155D3A0E">
        <w:t xml:space="preserve"> their</w:t>
      </w:r>
      <w:r w:rsidR="779F3862">
        <w:t xml:space="preserve"> AI as accurat</w:t>
      </w:r>
      <w:r w:rsidR="2A1B33E1">
        <w:t xml:space="preserve">e and trusted as possible. </w:t>
      </w:r>
    </w:p>
    <w:p w14:paraId="764B1536" w14:textId="2181915B" w:rsidR="6E16224C" w:rsidRDefault="19EA6CC5" w:rsidP="3847FA70">
      <w:r>
        <w:t xml:space="preserve">According to </w:t>
      </w:r>
      <w:hyperlink r:id="rId10">
        <w:r w:rsidRPr="7640E9AF">
          <w:rPr>
            <w:rStyle w:val="Hyperlink"/>
          </w:rPr>
          <w:t>AI search experts</w:t>
        </w:r>
      </w:hyperlink>
      <w:r>
        <w:t xml:space="preserve">, this </w:t>
      </w:r>
      <w:r w:rsidR="6E16224C">
        <w:t>means</w:t>
      </w:r>
      <w:r w:rsidR="000E9802">
        <w:t xml:space="preserve"> </w:t>
      </w:r>
      <w:r w:rsidR="0950E76A">
        <w:t xml:space="preserve">that if you want AI to find your business and present it </w:t>
      </w:r>
      <w:r w:rsidR="00927B4E">
        <w:t>accuratel</w:t>
      </w:r>
      <w:r w:rsidR="0950E76A">
        <w:t xml:space="preserve">y, </w:t>
      </w:r>
      <w:r w:rsidR="000E9802">
        <w:t xml:space="preserve">the content on your company website and business profiles </w:t>
      </w:r>
      <w:r w:rsidR="6E16224C">
        <w:t>must be:</w:t>
      </w:r>
    </w:p>
    <w:p w14:paraId="7A067AC3" w14:textId="28016E14" w:rsidR="72259E3E" w:rsidRDefault="72259E3E" w:rsidP="3847FA70">
      <w:pPr>
        <w:pStyle w:val="ListParagraph"/>
        <w:numPr>
          <w:ilvl w:val="0"/>
          <w:numId w:val="3"/>
        </w:numPr>
      </w:pPr>
      <w:r>
        <w:t>Credible</w:t>
      </w:r>
      <w:r w:rsidR="6E16224C">
        <w:t>: Fact-based and aligned with industry standards.</w:t>
      </w:r>
    </w:p>
    <w:p w14:paraId="59350163" w14:textId="6AD9F41E" w:rsidR="6E16224C" w:rsidRDefault="6E16224C" w:rsidP="3847FA70">
      <w:pPr>
        <w:pStyle w:val="ListParagraph"/>
        <w:numPr>
          <w:ilvl w:val="0"/>
          <w:numId w:val="3"/>
        </w:numPr>
      </w:pPr>
      <w:r>
        <w:t>Helpful: Written for the customer, not just the algorithm.</w:t>
      </w:r>
    </w:p>
    <w:p w14:paraId="4D8D9ED9" w14:textId="3E788696" w:rsidR="6E16224C" w:rsidRDefault="6E16224C" w:rsidP="3847FA70">
      <w:pPr>
        <w:pStyle w:val="ListParagraph"/>
        <w:numPr>
          <w:ilvl w:val="0"/>
          <w:numId w:val="3"/>
        </w:numPr>
      </w:pPr>
      <w:r>
        <w:t>Consistent: Reflecting the same message across your website, social media, and business listings.</w:t>
      </w:r>
    </w:p>
    <w:p w14:paraId="65FA7244" w14:textId="598B84E7" w:rsidR="6E16224C" w:rsidRDefault="61D99BD6" w:rsidP="3847FA70">
      <w:r>
        <w:t>When b</w:t>
      </w:r>
      <w:r w:rsidR="6E16224C">
        <w:t xml:space="preserve">usinesses share transparent, educational, and consumer-friendly </w:t>
      </w:r>
      <w:r w:rsidR="68FA44ED">
        <w:t>content, they</w:t>
      </w:r>
      <w:r w:rsidR="6E16224C">
        <w:t xml:space="preserve"> </w:t>
      </w:r>
      <w:r w:rsidR="7D1D5E18">
        <w:t xml:space="preserve">are significantly more likely to </w:t>
      </w:r>
      <w:hyperlink r:id="rId11">
        <w:r w:rsidR="7D1D5E18" w:rsidRPr="7640E9AF">
          <w:rPr>
            <w:rStyle w:val="Hyperlink"/>
          </w:rPr>
          <w:t>be found in AI searches</w:t>
        </w:r>
      </w:hyperlink>
      <w:r w:rsidR="7D1D5E18">
        <w:t xml:space="preserve">. </w:t>
      </w:r>
      <w:r w:rsidR="6E16224C">
        <w:t>Think FAQs that genuinely answer customer questions, product or service explanations that demystify choices, and blog posts that address real-world problems.</w:t>
      </w:r>
    </w:p>
    <w:p w14:paraId="4B255319" w14:textId="1E53C1F7" w:rsidR="6E16224C" w:rsidRDefault="6E16224C" w:rsidP="3847FA70">
      <w:r>
        <w:t xml:space="preserve"> </w:t>
      </w:r>
    </w:p>
    <w:p w14:paraId="3565FA99" w14:textId="0BA51A13" w:rsidR="6E16224C" w:rsidRDefault="6E16224C" w:rsidP="3847FA70">
      <w:pPr>
        <w:pStyle w:val="Heading2"/>
      </w:pPr>
      <w:r>
        <w:t xml:space="preserve">Trust </w:t>
      </w:r>
      <w:r w:rsidR="6C7381DC">
        <w:t>s</w:t>
      </w:r>
      <w:r>
        <w:t xml:space="preserve">ignals: </w:t>
      </w:r>
      <w:r w:rsidR="091DF18C">
        <w:t>t</w:t>
      </w:r>
      <w:r>
        <w:t xml:space="preserve">he </w:t>
      </w:r>
      <w:r w:rsidR="5C3B8A0C">
        <w:t>d</w:t>
      </w:r>
      <w:r>
        <w:t xml:space="preserve">eciding </w:t>
      </w:r>
      <w:r w:rsidR="6FD2E10D">
        <w:t>f</w:t>
      </w:r>
      <w:r>
        <w:t>actor</w:t>
      </w:r>
    </w:p>
    <w:p w14:paraId="7C3998BA" w14:textId="045AD822" w:rsidR="6E16224C" w:rsidRDefault="7CBD9466" w:rsidP="3847FA70">
      <w:pPr>
        <w:rPr>
          <w:ins w:id="0" w:author="Cameron Nakashima" w:date="2025-10-01T19:25:00Z" w16du:dateUtc="2025-10-01T19:25:23Z"/>
        </w:rPr>
      </w:pPr>
      <w:r>
        <w:t>When it comes to building trust</w:t>
      </w:r>
      <w:r w:rsidR="77ABE64B">
        <w:t xml:space="preserve"> online today</w:t>
      </w:r>
      <w:r w:rsidR="6B1AAA57">
        <w:t>, c</w:t>
      </w:r>
      <w:r w:rsidR="6E16224C">
        <w:t>ontent alone is</w:t>
      </w:r>
      <w:r w:rsidR="7AD26AC7">
        <w:t xml:space="preserve"> not</w:t>
      </w:r>
      <w:r w:rsidR="6E16224C">
        <w:t xml:space="preserve"> enough. AI models and </w:t>
      </w:r>
      <w:r w:rsidR="189015BB">
        <w:t>consumers look</w:t>
      </w:r>
      <w:r w:rsidR="6E16224C">
        <w:t xml:space="preserve"> for </w:t>
      </w:r>
      <w:r w:rsidR="09B02959">
        <w:t>third-party validation as proof</w:t>
      </w:r>
      <w:r w:rsidR="6E16224C">
        <w:t xml:space="preserve"> that a business is reputable. </w:t>
      </w:r>
      <w:r w:rsidR="7B88208C">
        <w:t>This is where industry-standard trust leaders</w:t>
      </w:r>
      <w:r w:rsidR="00927B4E">
        <w:t>,</w:t>
      </w:r>
      <w:r w:rsidR="7B88208C">
        <w:t xml:space="preserve"> such as Better Business Bureau</w:t>
      </w:r>
      <w:r w:rsidR="00927B4E">
        <w:t>,</w:t>
      </w:r>
      <w:r w:rsidR="7B88208C">
        <w:t xml:space="preserve"> come into play. </w:t>
      </w:r>
    </w:p>
    <w:p w14:paraId="0619723C" w14:textId="38605265" w:rsidR="6E16224C" w:rsidRDefault="5382D3FB" w:rsidP="3847FA70">
      <w:r>
        <w:t xml:space="preserve">For example, </w:t>
      </w:r>
      <w:r w:rsidR="6D07DE39">
        <w:t>w</w:t>
      </w:r>
      <w:r w:rsidR="034A2285">
        <w:t xml:space="preserve">hen </w:t>
      </w:r>
      <w:r w:rsidR="43D12126">
        <w:t xml:space="preserve">it comes to </w:t>
      </w:r>
      <w:r w:rsidR="034A2285">
        <w:t xml:space="preserve">building trust, </w:t>
      </w:r>
      <w:r w:rsidR="6E16224C">
        <w:t>BBB Accreditation</w:t>
      </w:r>
      <w:r w:rsidR="078FF8BB">
        <w:t xml:space="preserve"> </w:t>
      </w:r>
      <w:r w:rsidR="6E16224C">
        <w:t>shows that a business has met rigorous standards of honesty, transparency, and accountability</w:t>
      </w:r>
      <w:r w:rsidR="6DC4F954">
        <w:t>, serving as a powerful third-party proof</w:t>
      </w:r>
      <w:r w:rsidR="00927B4E">
        <w:t xml:space="preserve"> </w:t>
      </w:r>
      <w:r w:rsidR="6DC4F954">
        <w:t>point.</w:t>
      </w:r>
      <w:r w:rsidR="1AAD30DC">
        <w:t xml:space="preserve"> </w:t>
      </w:r>
      <w:hyperlink r:id="rId12">
        <w:r w:rsidR="1AAD30DC" w:rsidRPr="7640E9AF">
          <w:rPr>
            <w:rStyle w:val="Hyperlink"/>
          </w:rPr>
          <w:t>In some tests</w:t>
        </w:r>
      </w:hyperlink>
      <w:r w:rsidR="1AAD30DC">
        <w:t>, AI search engines were more likely to highlight Accredited Businesses because they have the proof points (verified identity, transparent practices, responsive customer service) that algorithms are designed to favor.</w:t>
      </w:r>
      <w:r w:rsidR="6E16224C">
        <w:br/>
      </w:r>
    </w:p>
    <w:p w14:paraId="6CAB671F" w14:textId="188D0EED" w:rsidR="6E16224C" w:rsidRDefault="6E16224C" w:rsidP="7640E9AF">
      <w:pPr>
        <w:rPr>
          <w:b/>
          <w:bCs/>
        </w:rPr>
      </w:pPr>
      <w:r w:rsidRPr="7640E9AF">
        <w:rPr>
          <w:b/>
          <w:bCs/>
        </w:rPr>
        <w:t>Other trust signals include:</w:t>
      </w:r>
    </w:p>
    <w:p w14:paraId="7834EBBE" w14:textId="3F0A7F81" w:rsidR="6E16224C" w:rsidRDefault="6E16224C" w:rsidP="7640E9AF">
      <w:pPr>
        <w:pStyle w:val="ListParagraph"/>
        <w:numPr>
          <w:ilvl w:val="0"/>
          <w:numId w:val="2"/>
        </w:numPr>
      </w:pPr>
      <w:r>
        <w:t>Verified customer reviews (not purchased or manipulated).</w:t>
      </w:r>
    </w:p>
    <w:p w14:paraId="318CBC42" w14:textId="52A2D342" w:rsidR="10B84C4D" w:rsidRDefault="10B84C4D" w:rsidP="7640E9AF">
      <w:pPr>
        <w:pStyle w:val="ListParagraph"/>
        <w:numPr>
          <w:ilvl w:val="0"/>
          <w:numId w:val="2"/>
        </w:numPr>
      </w:pPr>
      <w:r>
        <w:t xml:space="preserve">Proof of </w:t>
      </w:r>
      <w:r w:rsidR="6E16224C">
        <w:t>website</w:t>
      </w:r>
      <w:r w:rsidR="1AB3AEA7">
        <w:t xml:space="preserve"> security and clear data privacy tool usage.</w:t>
      </w:r>
    </w:p>
    <w:p w14:paraId="76E74B12" w14:textId="68FCF010" w:rsidR="6E16224C" w:rsidRDefault="6E16224C" w:rsidP="7640E9AF">
      <w:pPr>
        <w:pStyle w:val="ListParagraph"/>
        <w:numPr>
          <w:ilvl w:val="0"/>
          <w:numId w:val="2"/>
        </w:numPr>
      </w:pPr>
      <w:r>
        <w:t xml:space="preserve">Consistent business details </w:t>
      </w:r>
      <w:r w:rsidR="666CE306">
        <w:t xml:space="preserve">(including transparent contact information, ownership details, and policies) </w:t>
      </w:r>
      <w:r>
        <w:t xml:space="preserve">across </w:t>
      </w:r>
      <w:r w:rsidR="613FBD45">
        <w:t xml:space="preserve">social media profiles and online business </w:t>
      </w:r>
      <w:r>
        <w:t>directories.</w:t>
      </w:r>
    </w:p>
    <w:p w14:paraId="085FB971" w14:textId="64B2FFBD" w:rsidR="7640E9AF" w:rsidRDefault="7640E9AF" w:rsidP="7640E9AF"/>
    <w:p w14:paraId="2496CB76" w14:textId="6FED8948" w:rsidR="644F0F28" w:rsidRDefault="644F0F28" w:rsidP="7640E9AF">
      <w:pPr>
        <w:pStyle w:val="Heading2"/>
      </w:pPr>
      <w:r>
        <w:lastRenderedPageBreak/>
        <w:t xml:space="preserve">What </w:t>
      </w:r>
      <w:r w:rsidR="1615763C">
        <w:t xml:space="preserve">your business can do </w:t>
      </w:r>
    </w:p>
    <w:p w14:paraId="7D8093A5" w14:textId="37EFDE3A" w:rsidR="644F0F28" w:rsidRDefault="644F0F28" w:rsidP="7640E9AF">
      <w:r>
        <w:t xml:space="preserve">To make sure your brand doesn’t get lost in the </w:t>
      </w:r>
      <w:r w:rsidR="3FA47EEF">
        <w:t xml:space="preserve">AI </w:t>
      </w:r>
      <w:r>
        <w:t xml:space="preserve">shuffle, here are </w:t>
      </w:r>
      <w:r w:rsidR="47F6AA4C">
        <w:t xml:space="preserve">action </w:t>
      </w:r>
      <w:r>
        <w:t xml:space="preserve">steps </w:t>
      </w:r>
      <w:r w:rsidR="2E29A35F">
        <w:t xml:space="preserve">business owners or brand managers can </w:t>
      </w:r>
      <w:r>
        <w:t>take now</w:t>
      </w:r>
      <w:r w:rsidR="74D18334">
        <w:t xml:space="preserve"> that can help prioritize your brand among AI engine results. </w:t>
      </w:r>
    </w:p>
    <w:p w14:paraId="3C76CA60" w14:textId="055EFCCE" w:rsidR="644F0F28" w:rsidRDefault="644F0F28" w:rsidP="7640E9AF">
      <w:r>
        <w:t xml:space="preserve"> </w:t>
      </w:r>
    </w:p>
    <w:p w14:paraId="66AA1976" w14:textId="77685D10" w:rsidR="644F0F28" w:rsidRDefault="644F0F28" w:rsidP="7640E9AF">
      <w:pPr>
        <w:rPr>
          <w:b/>
          <w:bCs/>
        </w:rPr>
      </w:pPr>
      <w:r w:rsidRPr="7640E9AF">
        <w:rPr>
          <w:b/>
          <w:bCs/>
        </w:rPr>
        <w:t>Make Your Business “Machine-Readable.”</w:t>
      </w:r>
    </w:p>
    <w:p w14:paraId="4EB94256" w14:textId="2B4D09C9" w:rsidR="644F0F28" w:rsidRDefault="644F0F28" w:rsidP="7640E9AF">
      <w:r>
        <w:t>AI models don’t just scan your homepage; they pull from structured data sources</w:t>
      </w:r>
      <w:r w:rsidR="2D104C02">
        <w:t xml:space="preserve"> across the </w:t>
      </w:r>
      <w:r w:rsidR="31CA6BA8">
        <w:t>web</w:t>
      </w:r>
      <w:r>
        <w:t xml:space="preserve">. A </w:t>
      </w:r>
      <w:hyperlink r:id="rId13" w:history="1">
        <w:r w:rsidRPr="00927B4E">
          <w:rPr>
            <w:rStyle w:val="Hyperlink"/>
          </w:rPr>
          <w:t>BBB Business Profile</w:t>
        </w:r>
      </w:hyperlink>
      <w:r w:rsidR="72D949C7">
        <w:t>, for instance,</w:t>
      </w:r>
      <w:r w:rsidR="25E0E8E9">
        <w:t xml:space="preserve"> </w:t>
      </w:r>
      <w:r>
        <w:t>provides verified business information</w:t>
      </w:r>
      <w:r w:rsidR="57B0E681">
        <w:t xml:space="preserve"> (</w:t>
      </w:r>
      <w:r>
        <w:t>including contact details, categories, reviews, and complaint resolution history</w:t>
      </w:r>
      <w:r w:rsidR="177B8999">
        <w:t xml:space="preserve">) </w:t>
      </w:r>
      <w:r>
        <w:t xml:space="preserve">that AI can digest and confidently share. </w:t>
      </w:r>
      <w:r w:rsidR="22BA2CEB">
        <w:t xml:space="preserve">For this reason, you should make sure that your business details are accurate and consistent across the </w:t>
      </w:r>
      <w:r w:rsidR="154A002D">
        <w:t xml:space="preserve">various online profiles and trusted websites AI checks. </w:t>
      </w:r>
    </w:p>
    <w:p w14:paraId="566BA9A2" w14:textId="484E04F5" w:rsidR="644F0F28" w:rsidRDefault="644F0F28" w:rsidP="7640E9AF">
      <w:r>
        <w:t xml:space="preserve"> </w:t>
      </w:r>
    </w:p>
    <w:p w14:paraId="71243FF8" w14:textId="2EF19721" w:rsidR="644F0F28" w:rsidRDefault="644F0F28" w:rsidP="7640E9AF">
      <w:pPr>
        <w:rPr>
          <w:b/>
          <w:bCs/>
        </w:rPr>
      </w:pPr>
      <w:r w:rsidRPr="7640E9AF">
        <w:rPr>
          <w:b/>
          <w:bCs/>
        </w:rPr>
        <w:t xml:space="preserve">Demonstrate Trust </w:t>
      </w:r>
      <w:r w:rsidR="4852A85A" w:rsidRPr="7640E9AF">
        <w:rPr>
          <w:b/>
          <w:bCs/>
        </w:rPr>
        <w:t>via third-party signals</w:t>
      </w:r>
    </w:p>
    <w:p w14:paraId="4595E55D" w14:textId="633C6C5D" w:rsidR="715E4243" w:rsidRDefault="715E4243" w:rsidP="7640E9AF">
      <w:r>
        <w:t xml:space="preserve">Proof of </w:t>
      </w:r>
      <w:r w:rsidR="15CD811E">
        <w:t xml:space="preserve">third-party validation, membership, or </w:t>
      </w:r>
      <w:hyperlink r:id="rId14" w:history="1">
        <w:r w:rsidRPr="00927B4E">
          <w:rPr>
            <w:rStyle w:val="Hyperlink"/>
          </w:rPr>
          <w:t>awards</w:t>
        </w:r>
      </w:hyperlink>
      <w:r w:rsidR="75A1B224">
        <w:t xml:space="preserve"> that demonstrate </w:t>
      </w:r>
      <w:r>
        <w:t xml:space="preserve">your business’s excellence </w:t>
      </w:r>
      <w:r w:rsidR="4ADD00B4">
        <w:t>can help you</w:t>
      </w:r>
      <w:r w:rsidR="63FBFE39">
        <w:t xml:space="preserve"> </w:t>
      </w:r>
      <w:r w:rsidR="4ADD00B4">
        <w:t xml:space="preserve">stand out in AI searches. </w:t>
      </w:r>
      <w:r w:rsidR="14E57FE0">
        <w:t xml:space="preserve">Becoming </w:t>
      </w:r>
      <w:hyperlink r:id="rId15" w:history="1">
        <w:r w:rsidR="4ADD00B4" w:rsidRPr="00927B4E">
          <w:rPr>
            <w:rStyle w:val="Hyperlink"/>
          </w:rPr>
          <w:t xml:space="preserve">BBB </w:t>
        </w:r>
        <w:r w:rsidR="644F0F28" w:rsidRPr="00927B4E">
          <w:rPr>
            <w:rStyle w:val="Hyperlink"/>
          </w:rPr>
          <w:t>Accredit</w:t>
        </w:r>
        <w:r w:rsidR="498B1962" w:rsidRPr="00927B4E">
          <w:rPr>
            <w:rStyle w:val="Hyperlink"/>
          </w:rPr>
          <w:t>ed</w:t>
        </w:r>
      </w:hyperlink>
      <w:r w:rsidR="644F0F28">
        <w:t xml:space="preserve"> </w:t>
      </w:r>
      <w:r w:rsidR="6FB464E3">
        <w:t xml:space="preserve">can </w:t>
      </w:r>
      <w:r w:rsidR="1EFE346B">
        <w:t>send</w:t>
      </w:r>
      <w:r w:rsidR="644F0F28">
        <w:t xml:space="preserve"> a strong signal to both customers and AI that your business has been vetted </w:t>
      </w:r>
      <w:r w:rsidR="2552C7DD">
        <w:t xml:space="preserve">and is committed to </w:t>
      </w:r>
      <w:r w:rsidR="644F0F28">
        <w:t>integrity and accountability.</w:t>
      </w:r>
    </w:p>
    <w:p w14:paraId="168DBAA7" w14:textId="1930842A" w:rsidR="644F0F28" w:rsidRDefault="644F0F28" w:rsidP="7640E9AF">
      <w:r>
        <w:t xml:space="preserve"> </w:t>
      </w:r>
    </w:p>
    <w:p w14:paraId="109508E9" w14:textId="244B17BA" w:rsidR="644F0F28" w:rsidRDefault="644F0F28" w:rsidP="7640E9AF">
      <w:pPr>
        <w:rPr>
          <w:b/>
          <w:bCs/>
        </w:rPr>
      </w:pPr>
      <w:r w:rsidRPr="7640E9AF">
        <w:rPr>
          <w:b/>
          <w:bCs/>
        </w:rPr>
        <w:t>Highlight Reviews and Responsiveness.</w:t>
      </w:r>
    </w:p>
    <w:p w14:paraId="23FE94DE" w14:textId="0BD03830" w:rsidR="644F0F28" w:rsidRDefault="644F0F28" w:rsidP="7640E9AF">
      <w:r>
        <w:t>Consumer reviews are one of the top factors AI looks at when pulling brand mentions. But it’s not just the star rating</w:t>
      </w:r>
      <w:r w:rsidR="408896DA">
        <w:t xml:space="preserve">, </w:t>
      </w:r>
      <w:r>
        <w:t>it’s how you respond. A history of timely, professional responses</w:t>
      </w:r>
      <w:r w:rsidR="5266E0C4">
        <w:t xml:space="preserve"> </w:t>
      </w:r>
      <w:r>
        <w:t>shows both customers and AI that you’re engaged and trustworthy.</w:t>
      </w:r>
      <w:r w:rsidR="7EDA0341">
        <w:t xml:space="preserve"> If you have not done so recently, take time to respond to reviews and complaints across platforms. </w:t>
      </w:r>
    </w:p>
    <w:p w14:paraId="038B5238" w14:textId="5FC10E07" w:rsidR="644F0F28" w:rsidRDefault="644F0F28" w:rsidP="7640E9AF">
      <w:r>
        <w:t xml:space="preserve">  </w:t>
      </w:r>
    </w:p>
    <w:p w14:paraId="7FF231F9" w14:textId="74D741FD" w:rsidR="644F0F28" w:rsidRDefault="644F0F28" w:rsidP="7640E9AF">
      <w:pPr>
        <w:rPr>
          <w:b/>
          <w:bCs/>
        </w:rPr>
      </w:pPr>
      <w:r w:rsidRPr="7640E9AF">
        <w:rPr>
          <w:b/>
          <w:bCs/>
        </w:rPr>
        <w:t>Publish Consumer-Focused Content.</w:t>
      </w:r>
    </w:p>
    <w:p w14:paraId="4F2CB18A" w14:textId="29850517" w:rsidR="644F0F28" w:rsidRDefault="644F0F28" w:rsidP="7640E9AF">
      <w:r>
        <w:t>AI looks for content that solves problems, not sales pitches</w:t>
      </w:r>
      <w:r w:rsidR="0B756CEB">
        <w:t xml:space="preserve"> or keyword</w:t>
      </w:r>
      <w:r w:rsidR="00927B4E">
        <w:t>-</w:t>
      </w:r>
      <w:r w:rsidR="0B756CEB">
        <w:t>stuffed slop</w:t>
      </w:r>
      <w:r>
        <w:t>. FAQs, “how-to” articles, and clear explanations of your products or services give AI the material it needs to recommend your business in context-rich answers. Combine that with Accreditation, and you’re providing both the substance and the credibility signals that search engines want.</w:t>
      </w:r>
    </w:p>
    <w:p w14:paraId="17AFDFC6" w14:textId="46269A96" w:rsidR="644F0F28" w:rsidRDefault="644F0F28" w:rsidP="7640E9AF">
      <w:r>
        <w:lastRenderedPageBreak/>
        <w:t xml:space="preserve"> </w:t>
      </w:r>
    </w:p>
    <w:p w14:paraId="6AAB3191" w14:textId="1F9C25A1" w:rsidR="2CD37866" w:rsidRDefault="2CD37866" w:rsidP="7640E9AF">
      <w:pPr>
        <w:pStyle w:val="Heading2"/>
      </w:pPr>
      <w:r>
        <w:t>Bringing it back to trust</w:t>
      </w:r>
    </w:p>
    <w:p w14:paraId="1240D486" w14:textId="7EDCD230" w:rsidR="36039246" w:rsidRDefault="36039246" w:rsidP="7640E9AF">
      <w:r>
        <w:t>AI-powered search has rewritten the rules of online visibility. Now, the businesses that get seen are those that pair true, consumer-focused content with</w:t>
      </w:r>
      <w:r w:rsidR="6FB0A587">
        <w:t xml:space="preserve"> credible</w:t>
      </w:r>
      <w:r>
        <w:t xml:space="preserve"> trust signals that </w:t>
      </w:r>
      <w:r w:rsidR="4702DF3C">
        <w:t xml:space="preserve">are weighted by </w:t>
      </w:r>
      <w:r>
        <w:t xml:space="preserve">AI and people </w:t>
      </w:r>
      <w:r w:rsidR="7FB358E6">
        <w:t>alike</w:t>
      </w:r>
      <w:r>
        <w:t xml:space="preserve">. BBB Accreditation is one of the </w:t>
      </w:r>
      <w:r w:rsidR="40AAB712">
        <w:t xml:space="preserve">most recognized </w:t>
      </w:r>
      <w:r>
        <w:t>ways to demonstrate that credibility. In a world where the first impression of your brand might not be made by a perso</w:t>
      </w:r>
      <w:r w:rsidR="140855EB">
        <w:t xml:space="preserve">n, </w:t>
      </w:r>
      <w:r>
        <w:t>but by an algorithm</w:t>
      </w:r>
      <w:r w:rsidR="1B7E0ADE">
        <w:t xml:space="preserve">, </w:t>
      </w:r>
      <w:r>
        <w:t>trust matters more than ever.</w:t>
      </w:r>
      <w:r w:rsidR="0650A18B">
        <w:t xml:space="preserve"> </w:t>
      </w:r>
    </w:p>
    <w:p w14:paraId="081EA1FA" w14:textId="54D525F7" w:rsidR="0650A18B" w:rsidRDefault="0650A18B" w:rsidP="7640E9AF">
      <w:r>
        <w:t xml:space="preserve">Optimizing your searchability in the AI era means, in part, optimizing for trust. </w:t>
      </w:r>
    </w:p>
    <w:sectPr w:rsidR="0650A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4CEAC"/>
    <w:multiLevelType w:val="hybridMultilevel"/>
    <w:tmpl w:val="D876D41C"/>
    <w:lvl w:ilvl="0" w:tplc="CA747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60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642B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AC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CB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7E29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29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822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089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5AE67"/>
    <w:multiLevelType w:val="hybridMultilevel"/>
    <w:tmpl w:val="9A484E62"/>
    <w:lvl w:ilvl="0" w:tplc="5748E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AB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70F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3AD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011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5C5F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EC1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EAAE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D8AD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3647E"/>
    <w:multiLevelType w:val="hybridMultilevel"/>
    <w:tmpl w:val="B934A474"/>
    <w:lvl w:ilvl="0" w:tplc="8766B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50A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42C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DED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5C0B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F47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E33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FA05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6825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83253">
    <w:abstractNumId w:val="1"/>
  </w:num>
  <w:num w:numId="2" w16cid:durableId="1988045598">
    <w:abstractNumId w:val="0"/>
  </w:num>
  <w:num w:numId="3" w16cid:durableId="102023160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ameron Nakashima">
    <w15:presenceInfo w15:providerId="AD" w15:userId="S::Cameron.Nakashima@thebbb.org::7cd02321-43bd-4535-9c74-ae53861f5a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2FA2F4"/>
    <w:rsid w:val="000E9802"/>
    <w:rsid w:val="00927B4E"/>
    <w:rsid w:val="00C45F5D"/>
    <w:rsid w:val="01001D86"/>
    <w:rsid w:val="0134206A"/>
    <w:rsid w:val="014735B8"/>
    <w:rsid w:val="01922E28"/>
    <w:rsid w:val="01AD2D6D"/>
    <w:rsid w:val="031AEF10"/>
    <w:rsid w:val="033BDACB"/>
    <w:rsid w:val="034A2285"/>
    <w:rsid w:val="035AE80A"/>
    <w:rsid w:val="03DB8630"/>
    <w:rsid w:val="04133222"/>
    <w:rsid w:val="042E739C"/>
    <w:rsid w:val="0545DE80"/>
    <w:rsid w:val="0650A18B"/>
    <w:rsid w:val="0654B4C1"/>
    <w:rsid w:val="066B669C"/>
    <w:rsid w:val="06EAE83A"/>
    <w:rsid w:val="078FF8BB"/>
    <w:rsid w:val="07DE3ECF"/>
    <w:rsid w:val="08AAF789"/>
    <w:rsid w:val="08BA9E75"/>
    <w:rsid w:val="091DF18C"/>
    <w:rsid w:val="0950E76A"/>
    <w:rsid w:val="097485F4"/>
    <w:rsid w:val="09B02959"/>
    <w:rsid w:val="0A3D0FA1"/>
    <w:rsid w:val="0A8CF3BC"/>
    <w:rsid w:val="0B756CEB"/>
    <w:rsid w:val="0B8DA939"/>
    <w:rsid w:val="0BB23B23"/>
    <w:rsid w:val="0CB481C1"/>
    <w:rsid w:val="0CF07DE1"/>
    <w:rsid w:val="0DA71F64"/>
    <w:rsid w:val="0ED73814"/>
    <w:rsid w:val="0F3F0C8D"/>
    <w:rsid w:val="102E5FC0"/>
    <w:rsid w:val="10B84C4D"/>
    <w:rsid w:val="120F4C12"/>
    <w:rsid w:val="1238A52F"/>
    <w:rsid w:val="12846083"/>
    <w:rsid w:val="12953871"/>
    <w:rsid w:val="12F613D4"/>
    <w:rsid w:val="13E1F419"/>
    <w:rsid w:val="140855EB"/>
    <w:rsid w:val="148BB88A"/>
    <w:rsid w:val="14E57FE0"/>
    <w:rsid w:val="154A002D"/>
    <w:rsid w:val="155D3A0E"/>
    <w:rsid w:val="15ABDACF"/>
    <w:rsid w:val="15CD811E"/>
    <w:rsid w:val="1615763C"/>
    <w:rsid w:val="1660F209"/>
    <w:rsid w:val="177B8999"/>
    <w:rsid w:val="180E04A8"/>
    <w:rsid w:val="18152C03"/>
    <w:rsid w:val="189015BB"/>
    <w:rsid w:val="1909B553"/>
    <w:rsid w:val="1986F275"/>
    <w:rsid w:val="19EA6CC5"/>
    <w:rsid w:val="1A1E66E8"/>
    <w:rsid w:val="1AA590EB"/>
    <w:rsid w:val="1AAD30DC"/>
    <w:rsid w:val="1AB3AEA7"/>
    <w:rsid w:val="1B3EB863"/>
    <w:rsid w:val="1B47DB44"/>
    <w:rsid w:val="1B7E0ADE"/>
    <w:rsid w:val="1C015AA9"/>
    <w:rsid w:val="1CE48E5E"/>
    <w:rsid w:val="1D0A7B9D"/>
    <w:rsid w:val="1D443525"/>
    <w:rsid w:val="1D71409D"/>
    <w:rsid w:val="1DE8A0C3"/>
    <w:rsid w:val="1E47062B"/>
    <w:rsid w:val="1EFE346B"/>
    <w:rsid w:val="1FBDF3F9"/>
    <w:rsid w:val="20873BF6"/>
    <w:rsid w:val="209B4879"/>
    <w:rsid w:val="20E6E2D3"/>
    <w:rsid w:val="215DAD68"/>
    <w:rsid w:val="21C1F1D0"/>
    <w:rsid w:val="2228724E"/>
    <w:rsid w:val="2276189A"/>
    <w:rsid w:val="22A495EB"/>
    <w:rsid w:val="22BA2CEB"/>
    <w:rsid w:val="23575694"/>
    <w:rsid w:val="2364BE52"/>
    <w:rsid w:val="23D1B657"/>
    <w:rsid w:val="24364A47"/>
    <w:rsid w:val="252FA2F4"/>
    <w:rsid w:val="2533AA82"/>
    <w:rsid w:val="2552C7DD"/>
    <w:rsid w:val="25E0E8E9"/>
    <w:rsid w:val="26758FAE"/>
    <w:rsid w:val="286815B1"/>
    <w:rsid w:val="288D8363"/>
    <w:rsid w:val="28AF89A5"/>
    <w:rsid w:val="29330F4D"/>
    <w:rsid w:val="29D5123B"/>
    <w:rsid w:val="29E0FB2F"/>
    <w:rsid w:val="2A1B33E1"/>
    <w:rsid w:val="2A74C2AF"/>
    <w:rsid w:val="2B673675"/>
    <w:rsid w:val="2BA31A53"/>
    <w:rsid w:val="2CD37866"/>
    <w:rsid w:val="2D104C02"/>
    <w:rsid w:val="2D1C09D8"/>
    <w:rsid w:val="2D9F8796"/>
    <w:rsid w:val="2E29A35F"/>
    <w:rsid w:val="2E2F66CC"/>
    <w:rsid w:val="2EB0D676"/>
    <w:rsid w:val="2EC73BFD"/>
    <w:rsid w:val="2F298C29"/>
    <w:rsid w:val="300DC901"/>
    <w:rsid w:val="301C9D48"/>
    <w:rsid w:val="30547828"/>
    <w:rsid w:val="30D5E4B4"/>
    <w:rsid w:val="31AA8B2C"/>
    <w:rsid w:val="31CA6BA8"/>
    <w:rsid w:val="32745EDA"/>
    <w:rsid w:val="32C7DA2F"/>
    <w:rsid w:val="339BE045"/>
    <w:rsid w:val="33EBA0B2"/>
    <w:rsid w:val="33F7F4C6"/>
    <w:rsid w:val="34AB7CA0"/>
    <w:rsid w:val="34F1FFA2"/>
    <w:rsid w:val="350BB70F"/>
    <w:rsid w:val="35AB02A5"/>
    <w:rsid w:val="35E7CC8A"/>
    <w:rsid w:val="36039246"/>
    <w:rsid w:val="360C30CB"/>
    <w:rsid w:val="3847FA70"/>
    <w:rsid w:val="389FBCC3"/>
    <w:rsid w:val="391310B3"/>
    <w:rsid w:val="391EB553"/>
    <w:rsid w:val="39868134"/>
    <w:rsid w:val="39A1BD60"/>
    <w:rsid w:val="3AC2E7EF"/>
    <w:rsid w:val="3AEAFE99"/>
    <w:rsid w:val="3C74BDC1"/>
    <w:rsid w:val="3CD31451"/>
    <w:rsid w:val="3E10265E"/>
    <w:rsid w:val="3E2C8BD2"/>
    <w:rsid w:val="3E4F57A6"/>
    <w:rsid w:val="3EA23496"/>
    <w:rsid w:val="3F62C1EE"/>
    <w:rsid w:val="3FA47EEF"/>
    <w:rsid w:val="3FC7CD04"/>
    <w:rsid w:val="4074B7D4"/>
    <w:rsid w:val="408896DA"/>
    <w:rsid w:val="40AAB712"/>
    <w:rsid w:val="40B3CA62"/>
    <w:rsid w:val="4181B875"/>
    <w:rsid w:val="41DAFF82"/>
    <w:rsid w:val="41FACB8C"/>
    <w:rsid w:val="43573F73"/>
    <w:rsid w:val="437D0E04"/>
    <w:rsid w:val="439099A8"/>
    <w:rsid w:val="43D12126"/>
    <w:rsid w:val="43DD126C"/>
    <w:rsid w:val="440E8AC5"/>
    <w:rsid w:val="446AF70A"/>
    <w:rsid w:val="45908E1E"/>
    <w:rsid w:val="45992CFC"/>
    <w:rsid w:val="45A2839A"/>
    <w:rsid w:val="4604DA6B"/>
    <w:rsid w:val="4637B688"/>
    <w:rsid w:val="4702DF3C"/>
    <w:rsid w:val="4722B76B"/>
    <w:rsid w:val="47910250"/>
    <w:rsid w:val="47A545B0"/>
    <w:rsid w:val="47DC00BA"/>
    <w:rsid w:val="47F6AA4C"/>
    <w:rsid w:val="4817E77A"/>
    <w:rsid w:val="4852A85A"/>
    <w:rsid w:val="486C570C"/>
    <w:rsid w:val="4880A300"/>
    <w:rsid w:val="488971F1"/>
    <w:rsid w:val="48C63A88"/>
    <w:rsid w:val="498B1962"/>
    <w:rsid w:val="49CFCC8F"/>
    <w:rsid w:val="4A02972E"/>
    <w:rsid w:val="4AD2C808"/>
    <w:rsid w:val="4ADD00B4"/>
    <w:rsid w:val="4B1D7404"/>
    <w:rsid w:val="4D1B3B9C"/>
    <w:rsid w:val="4D2F0C14"/>
    <w:rsid w:val="4D4BE338"/>
    <w:rsid w:val="4D74BFDD"/>
    <w:rsid w:val="4DA15539"/>
    <w:rsid w:val="4DB2A0F3"/>
    <w:rsid w:val="4DDA3E3C"/>
    <w:rsid w:val="4E79F41B"/>
    <w:rsid w:val="4E8A2B9F"/>
    <w:rsid w:val="4F7600D6"/>
    <w:rsid w:val="4FE9671F"/>
    <w:rsid w:val="50BF38BF"/>
    <w:rsid w:val="51525B4E"/>
    <w:rsid w:val="5266E0C4"/>
    <w:rsid w:val="52988CC0"/>
    <w:rsid w:val="52BC8679"/>
    <w:rsid w:val="53126163"/>
    <w:rsid w:val="5382D3FB"/>
    <w:rsid w:val="53D2728E"/>
    <w:rsid w:val="553687D8"/>
    <w:rsid w:val="553C785B"/>
    <w:rsid w:val="5565CD2D"/>
    <w:rsid w:val="57B0E681"/>
    <w:rsid w:val="58A2FA1C"/>
    <w:rsid w:val="5948D716"/>
    <w:rsid w:val="595DD3B2"/>
    <w:rsid w:val="59EC4D00"/>
    <w:rsid w:val="5A1BB569"/>
    <w:rsid w:val="5A933778"/>
    <w:rsid w:val="5AC96651"/>
    <w:rsid w:val="5AE80C40"/>
    <w:rsid w:val="5B295B21"/>
    <w:rsid w:val="5B3DEFCD"/>
    <w:rsid w:val="5B5F24DB"/>
    <w:rsid w:val="5BBCBF7D"/>
    <w:rsid w:val="5BE3CEFD"/>
    <w:rsid w:val="5BEBDF56"/>
    <w:rsid w:val="5C3B8A0C"/>
    <w:rsid w:val="5CC6F9E8"/>
    <w:rsid w:val="5D13C96D"/>
    <w:rsid w:val="5DF46D10"/>
    <w:rsid w:val="5EF12B72"/>
    <w:rsid w:val="5EFF324C"/>
    <w:rsid w:val="5F1BCCE9"/>
    <w:rsid w:val="6062911E"/>
    <w:rsid w:val="60C170EE"/>
    <w:rsid w:val="60C336F7"/>
    <w:rsid w:val="60FFD40D"/>
    <w:rsid w:val="613FBD45"/>
    <w:rsid w:val="61D99BD6"/>
    <w:rsid w:val="63969E73"/>
    <w:rsid w:val="63FBFE39"/>
    <w:rsid w:val="6410114C"/>
    <w:rsid w:val="644F0F28"/>
    <w:rsid w:val="6537042E"/>
    <w:rsid w:val="65CA898B"/>
    <w:rsid w:val="666CE306"/>
    <w:rsid w:val="668BD111"/>
    <w:rsid w:val="66F06517"/>
    <w:rsid w:val="67701FA8"/>
    <w:rsid w:val="67B11C2B"/>
    <w:rsid w:val="68812B00"/>
    <w:rsid w:val="68FA44ED"/>
    <w:rsid w:val="6930B94F"/>
    <w:rsid w:val="6ABC2884"/>
    <w:rsid w:val="6ABFD503"/>
    <w:rsid w:val="6AF0BD2F"/>
    <w:rsid w:val="6B1AAA57"/>
    <w:rsid w:val="6BF137CA"/>
    <w:rsid w:val="6C5318B3"/>
    <w:rsid w:val="6C7381DC"/>
    <w:rsid w:val="6D07DE39"/>
    <w:rsid w:val="6D7B3623"/>
    <w:rsid w:val="6DC4F954"/>
    <w:rsid w:val="6DC6B8AF"/>
    <w:rsid w:val="6E16224C"/>
    <w:rsid w:val="6EB603E4"/>
    <w:rsid w:val="6EED547D"/>
    <w:rsid w:val="6F636B82"/>
    <w:rsid w:val="6F7EBAB4"/>
    <w:rsid w:val="6F9D4953"/>
    <w:rsid w:val="6FB0A587"/>
    <w:rsid w:val="6FB464E3"/>
    <w:rsid w:val="6FD2E10D"/>
    <w:rsid w:val="6FF54AF6"/>
    <w:rsid w:val="70547708"/>
    <w:rsid w:val="707BD577"/>
    <w:rsid w:val="708AE6A8"/>
    <w:rsid w:val="7131AFEC"/>
    <w:rsid w:val="71429002"/>
    <w:rsid w:val="715E4243"/>
    <w:rsid w:val="7190EB20"/>
    <w:rsid w:val="7220BCA1"/>
    <w:rsid w:val="72259E3E"/>
    <w:rsid w:val="72D949C7"/>
    <w:rsid w:val="74D17487"/>
    <w:rsid w:val="74D18334"/>
    <w:rsid w:val="74DDC10A"/>
    <w:rsid w:val="7598E284"/>
    <w:rsid w:val="75A1B224"/>
    <w:rsid w:val="7640E9AF"/>
    <w:rsid w:val="779F3862"/>
    <w:rsid w:val="77ABE64B"/>
    <w:rsid w:val="77BC73AF"/>
    <w:rsid w:val="7801AFDD"/>
    <w:rsid w:val="78E0352F"/>
    <w:rsid w:val="791BB5ED"/>
    <w:rsid w:val="7995CF14"/>
    <w:rsid w:val="79A412FA"/>
    <w:rsid w:val="79C46B66"/>
    <w:rsid w:val="7A439803"/>
    <w:rsid w:val="7A938E36"/>
    <w:rsid w:val="7AB82392"/>
    <w:rsid w:val="7AD26AC7"/>
    <w:rsid w:val="7AD747C4"/>
    <w:rsid w:val="7AF1B387"/>
    <w:rsid w:val="7B88208C"/>
    <w:rsid w:val="7BCFFC25"/>
    <w:rsid w:val="7C0523C8"/>
    <w:rsid w:val="7CBD9466"/>
    <w:rsid w:val="7D1D5E18"/>
    <w:rsid w:val="7D229D2B"/>
    <w:rsid w:val="7D4F3F70"/>
    <w:rsid w:val="7DD2D39B"/>
    <w:rsid w:val="7E0CC1C9"/>
    <w:rsid w:val="7E34B162"/>
    <w:rsid w:val="7E933AD5"/>
    <w:rsid w:val="7EB73661"/>
    <w:rsid w:val="7EDA0341"/>
    <w:rsid w:val="7F24849E"/>
    <w:rsid w:val="7FB358E6"/>
    <w:rsid w:val="7FD7C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FA2F4"/>
  <w15:chartTrackingRefBased/>
  <w15:docId w15:val="{6AE2C7A2-3E55-4E60-B64D-1F507220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3847F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rsid w:val="3847F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3847FA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3847FA70"/>
    <w:rPr>
      <w:color w:val="467886"/>
      <w:u w:val="single"/>
    </w:rPr>
  </w:style>
  <w:style w:type="paragraph" w:styleId="Title">
    <w:name w:val="Title"/>
    <w:basedOn w:val="Normal"/>
    <w:next w:val="Normal"/>
    <w:uiPriority w:val="10"/>
    <w:qFormat/>
    <w:rsid w:val="3847FA70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27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b.org/" TargetMode="External"/><Relationship Id="rId13" Type="http://schemas.openxmlformats.org/officeDocument/2006/relationships/hyperlink" Target="https://www.bbb.org/all/local-business/for-businesses/optimize-your-bbb-business-profil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bb.org/all/business/business-tips/why-bbb-accreditation-may-help-you-be-more-visible-in-ai-search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b.org/all/your-artificial-intelligence-hq/the-power-of-ai-powered-search?utm_source=chatgpt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bbb.org/apply" TargetMode="External"/><Relationship Id="rId10" Type="http://schemas.openxmlformats.org/officeDocument/2006/relationships/hyperlink" Target="https://www.bbb.org/all/business/business-tips/why-bbb-accreditation-may-help-you-be-more-visible-in-ai-search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blog.brandrank.ai/prompted-perspectives-news/what-is-answer-engine-optimization-aeo" TargetMode="External"/><Relationship Id="rId14" Type="http://schemas.openxmlformats.org/officeDocument/2006/relationships/hyperlink" Target="https://www.bbb.org/local/1296/bbb-aw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97E054BA87F45A07CABC0F8E9777A" ma:contentTypeVersion="18" ma:contentTypeDescription="Create a new document." ma:contentTypeScope="" ma:versionID="ca74e96c43c694e1247deec7bcbe11c0">
  <xsd:schema xmlns:xsd="http://www.w3.org/2001/XMLSchema" xmlns:xs="http://www.w3.org/2001/XMLSchema" xmlns:p="http://schemas.microsoft.com/office/2006/metadata/properties" xmlns:ns2="5d1c57fd-e41c-45dc-9052-37be4d7349ce" xmlns:ns3="dd11a8d1-583f-410b-a513-0ae3bb0707a2" targetNamespace="http://schemas.microsoft.com/office/2006/metadata/properties" ma:root="true" ma:fieldsID="877ab1467cf31c7dd421ced762e04ca3" ns2:_="" ns3:_="">
    <xsd:import namespace="5d1c57fd-e41c-45dc-9052-37be4d7349ce"/>
    <xsd:import namespace="dd11a8d1-583f-410b-a513-0ae3bb0707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c57fd-e41c-45dc-9052-37be4d734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a64a40a-4579-4ac5-8718-d05ee7552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1a8d1-583f-410b-a513-0ae3bb0707a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e8f955-4f8e-4188-980d-16c47bfdfadf}" ma:internalName="TaxCatchAll" ma:showField="CatchAllData" ma:web="dd11a8d1-583f-410b-a513-0ae3bb070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11a8d1-583f-410b-a513-0ae3bb0707a2" xsi:nil="true"/>
    <lcf76f155ced4ddcb4097134ff3c332f xmlns="5d1c57fd-e41c-45dc-9052-37be4d7349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7322F1-FD41-4A98-98A4-EF903575C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232D1-26C6-493D-AE25-3253DBE5F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c57fd-e41c-45dc-9052-37be4d7349ce"/>
    <ds:schemaRef ds:uri="dd11a8d1-583f-410b-a513-0ae3bb070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BBC8D-3DE8-4A68-9528-15F751C050E3}">
  <ds:schemaRefs>
    <ds:schemaRef ds:uri="http://schemas.microsoft.com/office/2006/metadata/properties"/>
    <ds:schemaRef ds:uri="http://schemas.microsoft.com/office/infopath/2007/PartnerControls"/>
    <ds:schemaRef ds:uri="dd11a8d1-583f-410b-a513-0ae3bb0707a2"/>
    <ds:schemaRef ds:uri="5d1c57fd-e41c-45dc-9052-37be4d7349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1103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Nakashima</dc:creator>
  <cp:keywords/>
  <dc:description/>
  <cp:lastModifiedBy>Cameron Nakashima</cp:lastModifiedBy>
  <cp:revision>2</cp:revision>
  <dcterms:created xsi:type="dcterms:W3CDTF">2025-09-19T16:16:00Z</dcterms:created>
  <dcterms:modified xsi:type="dcterms:W3CDTF">2025-10-01T20:02:00Z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0x01010041097E054BA87F45A07CABC0F8E9777A</vt:lpwstr>
  </property>
  <property fmtid="{D5CDD505-2E9C-101B-9397-08002B2CF9AE}" pid="3" name="MediaServiceImageTags">
    <vt:lpwstr/>
  </property>
</Properties>
</file>